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EFB0C3B"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94737B">
        <w:t>ENAV1</w:t>
      </w:r>
      <w:r w:rsidR="00C11ADA">
        <w:t>7</w:t>
      </w:r>
      <w:r>
        <w:t>-</w:t>
      </w:r>
      <w:r w:rsidR="007D5CA7">
        <w:t>13.8.1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2045A5CA" w:rsidR="0080294B" w:rsidRPr="0080294B" w:rsidRDefault="00A672A8" w:rsidP="00037DF4">
      <w:pPr>
        <w:pStyle w:val="BodyText"/>
        <w:tabs>
          <w:tab w:val="left" w:pos="1843"/>
        </w:tabs>
      </w:pPr>
      <w:proofErr w:type="gramStart"/>
      <w:r>
        <w:rPr>
          <w:rFonts w:cs="Arial"/>
          <w:b/>
          <w:sz w:val="24"/>
          <w:szCs w:val="24"/>
        </w:rPr>
        <w:t>x</w:t>
      </w:r>
      <w:r w:rsidR="0080294B" w:rsidRPr="0080294B">
        <w:rPr>
          <w:rFonts w:cs="Arial"/>
          <w:sz w:val="24"/>
          <w:szCs w:val="24"/>
        </w:rPr>
        <w:t xml:space="preserve">  </w:t>
      </w:r>
      <w:r w:rsidR="0080294B" w:rsidRPr="003D2DC1">
        <w:rPr>
          <w:rFonts w:cs="Arial"/>
        </w:rPr>
        <w:t>ENAV</w:t>
      </w:r>
      <w:proofErr w:type="gramEnd"/>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720ACC15"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bookmarkStart w:id="0" w:name="_GoBack"/>
      <w:bookmarkEnd w:id="0"/>
      <w:r w:rsidR="007D5CA7" w:rsidRPr="007D5CA7">
        <w:t>13</w:t>
      </w:r>
    </w:p>
    <w:p w14:paraId="7FD5E32D" w14:textId="77777777" w:rsidR="006C1135" w:rsidRDefault="006C1135" w:rsidP="006C1135">
      <w:pPr>
        <w:pStyle w:val="BodyText"/>
        <w:tabs>
          <w:tab w:val="left" w:pos="2835"/>
        </w:tabs>
        <w:jc w:val="left"/>
      </w:pPr>
      <w:r>
        <w:t xml:space="preserve">Technical Domain / </w:t>
      </w:r>
      <w:r w:rsidRPr="00FE5674">
        <w:t>Task Number</w:t>
      </w:r>
      <w:r>
        <w:t xml:space="preserve"> </w:t>
      </w:r>
      <w:r>
        <w:rPr>
          <w:vertAlign w:val="superscript"/>
        </w:rPr>
        <w:t>2</w:t>
      </w:r>
      <w:r w:rsidRPr="00FE5674">
        <w:tab/>
      </w:r>
      <w:r>
        <w:t xml:space="preserve">3.1.7 </w:t>
      </w:r>
      <w:r>
        <w:tab/>
        <w:t>(Techniques used for onboard PNT data processing)</w:t>
      </w:r>
    </w:p>
    <w:p w14:paraId="4B792285" w14:textId="77777777" w:rsidR="006C1135" w:rsidRPr="00FE5674" w:rsidRDefault="006C1135" w:rsidP="006C1135">
      <w:pPr>
        <w:pStyle w:val="BodyText"/>
        <w:tabs>
          <w:tab w:val="left" w:pos="2835"/>
        </w:tabs>
        <w:jc w:val="left"/>
      </w:pPr>
      <w:r>
        <w:tab/>
      </w:r>
      <w:r>
        <w:tab/>
      </w:r>
      <w:r>
        <w:tab/>
        <w:t xml:space="preserve">3.1.11 </w:t>
      </w:r>
      <w:r>
        <w:tab/>
        <w:t>(Monitoring of developments in GNSS</w:t>
      </w:r>
      <w:proofErr w:type="gramStart"/>
      <w:r>
        <w:t>,DGNSS</w:t>
      </w:r>
      <w:proofErr w:type="gramEnd"/>
      <w:r>
        <w:t xml:space="preserve">, </w:t>
      </w:r>
      <w:r>
        <w:tab/>
      </w:r>
      <w:r>
        <w:tab/>
      </w:r>
      <w:r>
        <w:tab/>
      </w:r>
      <w:r>
        <w:tab/>
      </w:r>
      <w:r>
        <w:tab/>
        <w:t>…resilient PNT…)</w:t>
      </w:r>
    </w:p>
    <w:p w14:paraId="01FC5420" w14:textId="392B975D"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6B3B8D">
        <w:t>E. Engler, M. Hoppe, J. Ritterbusch</w:t>
      </w:r>
    </w:p>
    <w:p w14:paraId="60BCC120" w14:textId="77777777" w:rsidR="0080294B" w:rsidRDefault="0080294B" w:rsidP="00FE5674">
      <w:pPr>
        <w:pStyle w:val="BodyText"/>
        <w:tabs>
          <w:tab w:val="left" w:pos="2835"/>
        </w:tabs>
      </w:pPr>
    </w:p>
    <w:p w14:paraId="2208B00D" w14:textId="77777777" w:rsidR="007A6921" w:rsidRDefault="007A6921" w:rsidP="007A6921">
      <w:pPr>
        <w:pStyle w:val="Title"/>
      </w:pPr>
      <w:r>
        <w:t>WG</w:t>
      </w:r>
      <w:r w:rsidRPr="000A301F">
        <w:t>5</w:t>
      </w:r>
      <w:r>
        <w:t xml:space="preserve"> – PNT</w:t>
      </w:r>
    </w:p>
    <w:p w14:paraId="7402CB32" w14:textId="2A3A44A3" w:rsidR="007A6921" w:rsidRDefault="007A6921" w:rsidP="007A6921">
      <w:pPr>
        <w:pStyle w:val="Title"/>
      </w:pPr>
      <w:r>
        <w:t>Information paper</w:t>
      </w:r>
    </w:p>
    <w:p w14:paraId="346F426E" w14:textId="70A5B4CE" w:rsidR="007A6921" w:rsidRDefault="00653A82" w:rsidP="00653A82">
      <w:pPr>
        <w:pStyle w:val="Title"/>
      </w:pPr>
      <w:r>
        <w:t>Status information regarding d</w:t>
      </w:r>
      <w:r w:rsidR="007A6921" w:rsidRPr="007A6921">
        <w:t xml:space="preserve">evelopment of associated guidelines for shipborne </w:t>
      </w:r>
      <w:r>
        <w:t>P</w:t>
      </w:r>
      <w:r w:rsidR="007A6921" w:rsidRPr="007A6921">
        <w:t xml:space="preserve">osition, </w:t>
      </w:r>
      <w:r>
        <w:t>N</w:t>
      </w:r>
      <w:r w:rsidR="007A6921" w:rsidRPr="007A6921">
        <w:t xml:space="preserve">avigation, and </w:t>
      </w:r>
      <w:r>
        <w:t>T</w:t>
      </w:r>
      <w:r w:rsidR="007A6921" w:rsidRPr="007A6921">
        <w:t xml:space="preserve">iming (DATA PROCESSING) </w:t>
      </w:r>
      <w:r>
        <w:t>U</w:t>
      </w:r>
      <w:r w:rsidR="007A6921" w:rsidRPr="007A6921">
        <w:t>nit</w:t>
      </w:r>
    </w:p>
    <w:p w14:paraId="051D0595" w14:textId="77777777" w:rsidR="007A6921" w:rsidRDefault="007A6921" w:rsidP="007A6921">
      <w:pPr>
        <w:pStyle w:val="Title"/>
      </w:pPr>
    </w:p>
    <w:p w14:paraId="0F258596" w14:textId="50FB6E37" w:rsidR="00A446C9" w:rsidRDefault="00A446C9" w:rsidP="00A446C9">
      <w:pPr>
        <w:pStyle w:val="Heading1"/>
      </w:pPr>
      <w:r>
        <w:t>Summary</w:t>
      </w:r>
    </w:p>
    <w:p w14:paraId="2F4F261B" w14:textId="54D94788" w:rsidR="00653A82" w:rsidRDefault="00653A82" w:rsidP="00653A82">
      <w:pPr>
        <w:jc w:val="both"/>
      </w:pPr>
      <w:r>
        <w:t>T</w:t>
      </w:r>
      <w:r w:rsidRPr="002D7F97">
        <w:t>he development of Guidelines for onboard PNT data processing has been identified</w:t>
      </w:r>
      <w:r>
        <w:t xml:space="preserve"> as </w:t>
      </w:r>
      <w:r w:rsidRPr="002D7F97">
        <w:t>supplementary and necessary step</w:t>
      </w:r>
      <w:r>
        <w:t xml:space="preserve"> towards resilient provision of PNT data and integrity information. Consequently, this working task is anchored as planned output in the high-level action plan of IMO’s Maritime Safety Committee and should be finalized until 2017 (</w:t>
      </w:r>
      <w:r w:rsidRPr="00521374">
        <w:t>MSC 95/22/Add.2</w:t>
      </w:r>
      <w:r>
        <w:t>)</w:t>
      </w:r>
      <w:r w:rsidRPr="00521374">
        <w:t xml:space="preserve">. </w:t>
      </w:r>
      <w:r w:rsidR="00991BB4">
        <w:t xml:space="preserve">Germany has established an open </w:t>
      </w:r>
      <w:del w:id="1" w:author="reviewer-e" w:date="2015-09-22T10:27:00Z">
        <w:r w:rsidDel="00415064">
          <w:delText xml:space="preserve"> </w:delText>
        </w:r>
      </w:del>
      <w:r>
        <w:t xml:space="preserve">working group (WG) under coordination of the </w:t>
      </w:r>
      <w:r w:rsidRPr="00521374">
        <w:t xml:space="preserve">Maritime and Hydrographic Agency on behalf of the German Ministry of Transport </w:t>
      </w:r>
      <w:r w:rsidR="00991BB4">
        <w:t xml:space="preserve">and has invited interested parties and other member states for support and contribution </w:t>
      </w:r>
      <w:r>
        <w:t xml:space="preserve">to promote the development of guidelines. </w:t>
      </w:r>
    </w:p>
    <w:p w14:paraId="08A4D6E7" w14:textId="7D4771E2" w:rsidR="00653A82" w:rsidRDefault="00653A82" w:rsidP="00653A82">
      <w:pPr>
        <w:jc w:val="both"/>
      </w:pPr>
      <w:r>
        <w:t xml:space="preserve">The paper attached in the annex informs about the current draft of </w:t>
      </w:r>
      <w:r w:rsidRPr="002D7F97">
        <w:t>Guidelines for onboard PNT data processing</w:t>
      </w:r>
      <w:r>
        <w:t xml:space="preserve"> (Issue 1 of 31</w:t>
      </w:r>
      <w:r w:rsidRPr="00FE0C64">
        <w:rPr>
          <w:vertAlign w:val="superscript"/>
        </w:rPr>
        <w:t>st</w:t>
      </w:r>
      <w:r>
        <w:t xml:space="preserve"> July 2015) used </w:t>
      </w:r>
      <w:r w:rsidR="00143179">
        <w:t xml:space="preserve">as initial point </w:t>
      </w:r>
      <w:r>
        <w:t>for further discussion</w:t>
      </w:r>
      <w:r w:rsidR="00143179">
        <w:t>s and developments.</w:t>
      </w:r>
      <w:r>
        <w:t xml:space="preserve"> </w:t>
      </w:r>
    </w:p>
    <w:p w14:paraId="3C575A26" w14:textId="77777777" w:rsidR="001C44A3" w:rsidRDefault="00BD4E6F" w:rsidP="00B56BDF">
      <w:pPr>
        <w:pStyle w:val="Heading2"/>
      </w:pPr>
      <w:r>
        <w:t>Purpose</w:t>
      </w:r>
      <w:r w:rsidR="004D1D85">
        <w:t xml:space="preserve"> of the document</w:t>
      </w:r>
    </w:p>
    <w:p w14:paraId="033EF0F7" w14:textId="77777777" w:rsidR="006B3B8D" w:rsidRDefault="00143179" w:rsidP="00143179">
      <w:pPr>
        <w:jc w:val="both"/>
      </w:pPr>
      <w:r>
        <w:t xml:space="preserve">Purpose of this paper is to inform about </w:t>
      </w:r>
      <w:r w:rsidR="006B3B8D">
        <w:t>the current status of guideline</w:t>
      </w:r>
      <w:r>
        <w:t xml:space="preserve"> developments </w:t>
      </w:r>
      <w:r w:rsidR="006B3B8D">
        <w:t xml:space="preserve">identified </w:t>
      </w:r>
      <w:r>
        <w:t xml:space="preserve">as necessary mean for the further enhancement of the maritime PNT system. </w:t>
      </w:r>
      <w:r w:rsidR="006B3B8D">
        <w:t xml:space="preserve">Aim of these guidelines is to define the major principles and functions of onboard data processing taking into account differences in requirements and pointing out dependencies on technical and functional system architecture. Within this development process the need for sensors and services should be clarified and a standardization of the PNT output data and integrity information will be achieved. </w:t>
      </w:r>
    </w:p>
    <w:p w14:paraId="70595BB6" w14:textId="17E32730" w:rsidR="00F143D8" w:rsidRDefault="006B3B8D" w:rsidP="00F143D8">
      <w:pPr>
        <w:jc w:val="both"/>
      </w:pPr>
      <w:r>
        <w:t>Due to guidelines’ relevance for need and operation of PNT relevant services (radionavigation, augmentation, monitoring) the e-Navigation Committee will be informed about the development of these guidelines. The provision of information</w:t>
      </w:r>
      <w:r w:rsidR="00143179">
        <w:t xml:space="preserve"> </w:t>
      </w:r>
      <w:r w:rsidR="00F143D8">
        <w:t xml:space="preserve">is </w:t>
      </w:r>
      <w:r w:rsidR="00143179">
        <w:t>associated with task 3.1.</w:t>
      </w:r>
      <w:r>
        <w:t xml:space="preserve">11 of IALA ENAV Committee Work Plan dealing with the monitoring of </w:t>
      </w:r>
      <w:r w:rsidR="00F143D8">
        <w:t xml:space="preserve">PNT-relevant developments. Furthermore the task 3.1.7 is suitable to act as framework for IALA’s contributions to these guidelines. </w:t>
      </w:r>
    </w:p>
    <w:p w14:paraId="05568979" w14:textId="77777777" w:rsidR="00F143D8" w:rsidRDefault="00F143D8" w:rsidP="00F143D8">
      <w:pPr>
        <w:jc w:val="both"/>
      </w:pPr>
    </w:p>
    <w:p w14:paraId="77F559B3" w14:textId="77777777" w:rsidR="00143179" w:rsidRDefault="00143179" w:rsidP="00143179">
      <w:pPr>
        <w:jc w:val="both"/>
      </w:pPr>
    </w:p>
    <w:p w14:paraId="1E07903F" w14:textId="59BE3E22" w:rsidR="00AF64F8" w:rsidRDefault="00AF64F8" w:rsidP="00AF64F8">
      <w:pPr>
        <w:pStyle w:val="Default"/>
        <w:jc w:val="both"/>
      </w:pPr>
    </w:p>
    <w:p w14:paraId="36D645BE" w14:textId="233584B3" w:rsidR="00B56BDF" w:rsidRDefault="00B56BDF" w:rsidP="00AF64F8">
      <w:pPr>
        <w:pStyle w:val="Heading2"/>
      </w:pPr>
      <w:r>
        <w:t>Related documents</w:t>
      </w:r>
    </w:p>
    <w:p w14:paraId="3939B587" w14:textId="63AEC188" w:rsidR="00896543" w:rsidRDefault="00896543" w:rsidP="00567E5A">
      <w:pPr>
        <w:pStyle w:val="BodyText"/>
        <w:numPr>
          <w:ilvl w:val="0"/>
          <w:numId w:val="48"/>
        </w:numPr>
        <w:ind w:left="1134" w:hanging="283"/>
      </w:pPr>
      <w:r>
        <w:t>MSC 95/22 Report of the Maritime Safety Committee on its 95</w:t>
      </w:r>
      <w:r w:rsidRPr="00896543">
        <w:rPr>
          <w:vertAlign w:val="superscript"/>
        </w:rPr>
        <w:t>th</w:t>
      </w:r>
      <w:r>
        <w:t xml:space="preserve"> Session</w:t>
      </w:r>
    </w:p>
    <w:p w14:paraId="1D384B70" w14:textId="13B2C4AF" w:rsidR="00896543" w:rsidRDefault="00896543" w:rsidP="00567E5A">
      <w:pPr>
        <w:pStyle w:val="BodyText"/>
        <w:numPr>
          <w:ilvl w:val="0"/>
          <w:numId w:val="48"/>
        </w:numPr>
        <w:ind w:left="1134" w:hanging="283"/>
      </w:pPr>
      <w:r>
        <w:t>NCSR 2/7/1</w:t>
      </w:r>
    </w:p>
    <w:p w14:paraId="581F7D63" w14:textId="77777777" w:rsidR="00480086" w:rsidRDefault="00480086" w:rsidP="00480086">
      <w:pPr>
        <w:pStyle w:val="BodyText"/>
        <w:numPr>
          <w:ilvl w:val="0"/>
          <w:numId w:val="48"/>
        </w:numPr>
        <w:ind w:left="1134" w:hanging="283"/>
      </w:pPr>
      <w:r>
        <w:t xml:space="preserve">ENAV Committee Work Plan 2014-2018 ENAV17-7.2 (formerly </w:t>
      </w:r>
      <w:r>
        <w:rPr>
          <w:rFonts w:hint="eastAsia"/>
        </w:rPr>
        <w:t>ENAV 16-14.1.19</w:t>
      </w:r>
      <w:r>
        <w:t>)</w:t>
      </w:r>
    </w:p>
    <w:p w14:paraId="4B1A35CD" w14:textId="77777777" w:rsidR="00480086" w:rsidRPr="00F57732" w:rsidRDefault="00480086" w:rsidP="00480086">
      <w:pPr>
        <w:pStyle w:val="BodyText"/>
        <w:numPr>
          <w:ilvl w:val="0"/>
          <w:numId w:val="48"/>
        </w:numPr>
        <w:ind w:left="1134" w:hanging="283"/>
      </w:pPr>
      <w:r>
        <w:t xml:space="preserve">ENAV Work Programme task register </w:t>
      </w:r>
      <w:r w:rsidRPr="00F57732">
        <w:t>ENAV17-7.1</w:t>
      </w:r>
      <w:r>
        <w:t xml:space="preserve"> (f</w:t>
      </w:r>
      <w:r w:rsidRPr="00F57732">
        <w:t xml:space="preserve">ormerly </w:t>
      </w:r>
      <w:r w:rsidRPr="00F57732">
        <w:rPr>
          <w:rFonts w:hint="eastAsia"/>
        </w:rPr>
        <w:t>ENAV 16-14.1.20</w:t>
      </w:r>
      <w:r>
        <w:t>)</w:t>
      </w:r>
    </w:p>
    <w:p w14:paraId="0558A6F5" w14:textId="4FDA8528" w:rsidR="00567E5A" w:rsidRDefault="00896543" w:rsidP="00567E5A">
      <w:pPr>
        <w:pStyle w:val="BodyText"/>
        <w:numPr>
          <w:ilvl w:val="0"/>
          <w:numId w:val="48"/>
        </w:numPr>
        <w:ind w:left="1134" w:hanging="283"/>
      </w:pPr>
      <w:r>
        <w:t>Publication submitted to Maritime Traffic Conference</w:t>
      </w:r>
      <w:r w:rsidR="00567E5A">
        <w:t xml:space="preserve"> 2015 (see annex)</w:t>
      </w:r>
    </w:p>
    <w:p w14:paraId="7A8D2F27" w14:textId="77777777" w:rsidR="00A446C9" w:rsidRDefault="00A446C9" w:rsidP="00A446C9">
      <w:pPr>
        <w:pStyle w:val="Heading1"/>
      </w:pPr>
      <w:r>
        <w:t>Action requested of the Committee</w:t>
      </w:r>
    </w:p>
    <w:p w14:paraId="1556E528" w14:textId="61DE253F" w:rsidR="00F25BF4" w:rsidRPr="00596680" w:rsidRDefault="00F25BF4" w:rsidP="00A446C9">
      <w:pPr>
        <w:pStyle w:val="BodyText"/>
        <w:rPr>
          <w:sz w:val="24"/>
        </w:rPr>
      </w:pPr>
      <w:r w:rsidRPr="00596680">
        <w:rPr>
          <w:sz w:val="24"/>
        </w:rPr>
        <w:t>The Committee is requested to:</w:t>
      </w:r>
    </w:p>
    <w:p w14:paraId="7A9FD49F" w14:textId="5BF93310" w:rsidR="00F25BF4" w:rsidRDefault="00596680" w:rsidP="00F25BF4">
      <w:pPr>
        <w:pStyle w:val="List1"/>
        <w:rPr>
          <w:sz w:val="24"/>
        </w:rPr>
      </w:pPr>
      <w:r w:rsidRPr="00596680">
        <w:rPr>
          <w:sz w:val="24"/>
        </w:rPr>
        <w:t>note the information provided,</w:t>
      </w:r>
    </w:p>
    <w:p w14:paraId="1E25E099" w14:textId="5C68F492" w:rsidR="00896543" w:rsidRDefault="00896543" w:rsidP="000669E6">
      <w:pPr>
        <w:pStyle w:val="List1"/>
        <w:rPr>
          <w:sz w:val="24"/>
        </w:rPr>
      </w:pPr>
      <w:r>
        <w:rPr>
          <w:sz w:val="24"/>
        </w:rPr>
        <w:t>support the developments of these guidelines;</w:t>
      </w:r>
    </w:p>
    <w:p w14:paraId="03C80504" w14:textId="2D4F50CC" w:rsidR="007445BA" w:rsidRPr="007445BA" w:rsidRDefault="00896543" w:rsidP="000669E6">
      <w:pPr>
        <w:pStyle w:val="List1"/>
        <w:rPr>
          <w:sz w:val="24"/>
        </w:rPr>
      </w:pPr>
      <w:proofErr w:type="gramStart"/>
      <w:r>
        <w:rPr>
          <w:sz w:val="24"/>
        </w:rPr>
        <w:t>and</w:t>
      </w:r>
      <w:proofErr w:type="gramEnd"/>
      <w:r>
        <w:rPr>
          <w:sz w:val="24"/>
        </w:rPr>
        <w:t xml:space="preserve"> </w:t>
      </w:r>
      <w:r w:rsidR="007445BA" w:rsidRPr="000669E6">
        <w:rPr>
          <w:sz w:val="24"/>
        </w:rPr>
        <w:t xml:space="preserve">coordinate all IALA activities </w:t>
      </w:r>
      <w:r>
        <w:rPr>
          <w:sz w:val="24"/>
        </w:rPr>
        <w:t>within</w:t>
      </w:r>
      <w:r w:rsidR="007445BA" w:rsidRPr="000669E6">
        <w:rPr>
          <w:sz w:val="24"/>
        </w:rPr>
        <w:t xml:space="preserve"> work item 3.1 </w:t>
      </w:r>
      <w:r>
        <w:rPr>
          <w:sz w:val="24"/>
        </w:rPr>
        <w:t>contributing</w:t>
      </w:r>
      <w:r w:rsidR="00F143D8">
        <w:rPr>
          <w:sz w:val="24"/>
        </w:rPr>
        <w:t xml:space="preserve"> to </w:t>
      </w:r>
      <w:r>
        <w:rPr>
          <w:sz w:val="24"/>
        </w:rPr>
        <w:t>guideline</w:t>
      </w:r>
      <w:r w:rsidR="007445BA" w:rsidRPr="000669E6">
        <w:rPr>
          <w:sz w:val="24"/>
        </w:rPr>
        <w:t xml:space="preserve"> development</w:t>
      </w:r>
      <w:r>
        <w:rPr>
          <w:sz w:val="24"/>
        </w:rPr>
        <w:t>s.</w:t>
      </w:r>
      <w:r w:rsidR="007445BA" w:rsidRPr="000669E6">
        <w:rPr>
          <w:sz w:val="24"/>
        </w:rPr>
        <w:t xml:space="preserve"> </w:t>
      </w:r>
    </w:p>
    <w:sectPr w:rsidR="007445BA" w:rsidRPr="007445BA" w:rsidSect="007445BA">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9A355" w14:textId="77777777" w:rsidR="00AB2ECF" w:rsidRDefault="00AB2ECF" w:rsidP="00362CD9">
      <w:r>
        <w:separator/>
      </w:r>
    </w:p>
  </w:endnote>
  <w:endnote w:type="continuationSeparator" w:id="0">
    <w:p w14:paraId="645AD637" w14:textId="77777777" w:rsidR="00AB2ECF" w:rsidRDefault="00AB2EC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6B0E" w14:textId="77777777" w:rsidR="00AB2ECF" w:rsidRDefault="00AB2ECF" w:rsidP="00362CD9">
      <w:r>
        <w:separator/>
      </w:r>
    </w:p>
  </w:footnote>
  <w:footnote w:type="continuationSeparator" w:id="0">
    <w:p w14:paraId="5F8D94AC" w14:textId="77777777" w:rsidR="00AB2ECF" w:rsidRDefault="00AB2ECF"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934479B"/>
    <w:multiLevelType w:val="hybridMultilevel"/>
    <w:tmpl w:val="B77EE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6"/>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5"/>
  </w:num>
  <w:num w:numId="46">
    <w:abstractNumId w:val="7"/>
  </w:num>
  <w:num w:numId="47">
    <w:abstractNumId w:val="15"/>
  </w:num>
  <w:num w:numId="48">
    <w:abstractNumId w:val="5"/>
  </w:num>
  <w:num w:numId="4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07CDA"/>
    <w:rsid w:val="00037DF4"/>
    <w:rsid w:val="0004700E"/>
    <w:rsid w:val="000669E6"/>
    <w:rsid w:val="00070C13"/>
    <w:rsid w:val="00084F33"/>
    <w:rsid w:val="000A77A7"/>
    <w:rsid w:val="000B1707"/>
    <w:rsid w:val="000C1B3E"/>
    <w:rsid w:val="00143179"/>
    <w:rsid w:val="001443CB"/>
    <w:rsid w:val="00177F4D"/>
    <w:rsid w:val="00180DDA"/>
    <w:rsid w:val="001B2A2D"/>
    <w:rsid w:val="001B737D"/>
    <w:rsid w:val="001C44A3"/>
    <w:rsid w:val="001D161E"/>
    <w:rsid w:val="001E0E15"/>
    <w:rsid w:val="001F528A"/>
    <w:rsid w:val="001F704E"/>
    <w:rsid w:val="00206C94"/>
    <w:rsid w:val="002125B0"/>
    <w:rsid w:val="00243228"/>
    <w:rsid w:val="00251483"/>
    <w:rsid w:val="00255CAA"/>
    <w:rsid w:val="00264305"/>
    <w:rsid w:val="002A0346"/>
    <w:rsid w:val="002A4487"/>
    <w:rsid w:val="002B49E9"/>
    <w:rsid w:val="002B5A84"/>
    <w:rsid w:val="002D3E8B"/>
    <w:rsid w:val="002D4575"/>
    <w:rsid w:val="002D5C0C"/>
    <w:rsid w:val="002E03D1"/>
    <w:rsid w:val="002E6B74"/>
    <w:rsid w:val="002E6FCA"/>
    <w:rsid w:val="0031539A"/>
    <w:rsid w:val="003165BE"/>
    <w:rsid w:val="00356CD0"/>
    <w:rsid w:val="00362CD9"/>
    <w:rsid w:val="003761CA"/>
    <w:rsid w:val="00380DAF"/>
    <w:rsid w:val="0039388A"/>
    <w:rsid w:val="003B28F5"/>
    <w:rsid w:val="003B7B7D"/>
    <w:rsid w:val="003C54CB"/>
    <w:rsid w:val="003C7A2A"/>
    <w:rsid w:val="003D2DC1"/>
    <w:rsid w:val="003D69D0"/>
    <w:rsid w:val="003F2918"/>
    <w:rsid w:val="003F430E"/>
    <w:rsid w:val="0041088C"/>
    <w:rsid w:val="004132D3"/>
    <w:rsid w:val="00415064"/>
    <w:rsid w:val="00420A38"/>
    <w:rsid w:val="00431B19"/>
    <w:rsid w:val="00440771"/>
    <w:rsid w:val="004661AD"/>
    <w:rsid w:val="00480086"/>
    <w:rsid w:val="004C1A4A"/>
    <w:rsid w:val="004D1D85"/>
    <w:rsid w:val="004D3C3A"/>
    <w:rsid w:val="004E1CD1"/>
    <w:rsid w:val="005107EB"/>
    <w:rsid w:val="00521345"/>
    <w:rsid w:val="005234C3"/>
    <w:rsid w:val="00526DF0"/>
    <w:rsid w:val="00545CC4"/>
    <w:rsid w:val="00551FFF"/>
    <w:rsid w:val="005607A2"/>
    <w:rsid w:val="00567E5A"/>
    <w:rsid w:val="0057198B"/>
    <w:rsid w:val="00596680"/>
    <w:rsid w:val="00597FAE"/>
    <w:rsid w:val="005B32A3"/>
    <w:rsid w:val="005C0D44"/>
    <w:rsid w:val="005C566C"/>
    <w:rsid w:val="005C7E69"/>
    <w:rsid w:val="005E262D"/>
    <w:rsid w:val="005F23D3"/>
    <w:rsid w:val="005F7E20"/>
    <w:rsid w:val="00653A82"/>
    <w:rsid w:val="006652C3"/>
    <w:rsid w:val="00691FD0"/>
    <w:rsid w:val="00692148"/>
    <w:rsid w:val="006B3B8D"/>
    <w:rsid w:val="006C1135"/>
    <w:rsid w:val="006C5948"/>
    <w:rsid w:val="006F2A74"/>
    <w:rsid w:val="007118F5"/>
    <w:rsid w:val="00712AA4"/>
    <w:rsid w:val="00721AA1"/>
    <w:rsid w:val="00724B67"/>
    <w:rsid w:val="007445BA"/>
    <w:rsid w:val="007547F8"/>
    <w:rsid w:val="00765622"/>
    <w:rsid w:val="00770B6C"/>
    <w:rsid w:val="00783FEA"/>
    <w:rsid w:val="007A6921"/>
    <w:rsid w:val="007B7A32"/>
    <w:rsid w:val="007D5CA7"/>
    <w:rsid w:val="0080294B"/>
    <w:rsid w:val="0082480E"/>
    <w:rsid w:val="00850293"/>
    <w:rsid w:val="00851373"/>
    <w:rsid w:val="00851BA6"/>
    <w:rsid w:val="0085654D"/>
    <w:rsid w:val="00861160"/>
    <w:rsid w:val="0086654F"/>
    <w:rsid w:val="00896543"/>
    <w:rsid w:val="008A208C"/>
    <w:rsid w:val="008A356F"/>
    <w:rsid w:val="008A4653"/>
    <w:rsid w:val="008A4717"/>
    <w:rsid w:val="008A50CC"/>
    <w:rsid w:val="008B4A15"/>
    <w:rsid w:val="008C555D"/>
    <w:rsid w:val="008D1694"/>
    <w:rsid w:val="008D79CB"/>
    <w:rsid w:val="008F07BC"/>
    <w:rsid w:val="0092692B"/>
    <w:rsid w:val="00943E9C"/>
    <w:rsid w:val="0094737B"/>
    <w:rsid w:val="00953F4D"/>
    <w:rsid w:val="00960BB8"/>
    <w:rsid w:val="00964F5C"/>
    <w:rsid w:val="00971593"/>
    <w:rsid w:val="009831C0"/>
    <w:rsid w:val="00983E44"/>
    <w:rsid w:val="00991BB4"/>
    <w:rsid w:val="00A0389B"/>
    <w:rsid w:val="00A40169"/>
    <w:rsid w:val="00A446C9"/>
    <w:rsid w:val="00A635D6"/>
    <w:rsid w:val="00A672A8"/>
    <w:rsid w:val="00A777BC"/>
    <w:rsid w:val="00A8553A"/>
    <w:rsid w:val="00A93AED"/>
    <w:rsid w:val="00AB2ECF"/>
    <w:rsid w:val="00AF537E"/>
    <w:rsid w:val="00AF64F8"/>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11ADA"/>
    <w:rsid w:val="00C6171E"/>
    <w:rsid w:val="00CA6F2C"/>
    <w:rsid w:val="00CF1871"/>
    <w:rsid w:val="00D1133E"/>
    <w:rsid w:val="00D14DB8"/>
    <w:rsid w:val="00D17A34"/>
    <w:rsid w:val="00D26628"/>
    <w:rsid w:val="00D332B3"/>
    <w:rsid w:val="00D55207"/>
    <w:rsid w:val="00D92B45"/>
    <w:rsid w:val="00D95962"/>
    <w:rsid w:val="00DC389B"/>
    <w:rsid w:val="00DE2FEE"/>
    <w:rsid w:val="00E00BE9"/>
    <w:rsid w:val="00E22A11"/>
    <w:rsid w:val="00E31E5C"/>
    <w:rsid w:val="00E42F9E"/>
    <w:rsid w:val="00E558C3"/>
    <w:rsid w:val="00E55927"/>
    <w:rsid w:val="00E912A6"/>
    <w:rsid w:val="00EA4844"/>
    <w:rsid w:val="00EA4D9C"/>
    <w:rsid w:val="00EA5A97"/>
    <w:rsid w:val="00EB75EE"/>
    <w:rsid w:val="00EE4C1D"/>
    <w:rsid w:val="00EF3685"/>
    <w:rsid w:val="00F143D8"/>
    <w:rsid w:val="00F159EB"/>
    <w:rsid w:val="00F25BF4"/>
    <w:rsid w:val="00F267DB"/>
    <w:rsid w:val="00F46F6F"/>
    <w:rsid w:val="00F60608"/>
    <w:rsid w:val="00F62217"/>
    <w:rsid w:val="00F63012"/>
    <w:rsid w:val="00FB17A9"/>
    <w:rsid w:val="00FB2B07"/>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6A6BF2C5-1FD3-484B-800D-B98DCA942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A6921"/>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F75DA-AF24-4380-844F-78009D272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2632</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DLR</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2015-09-22T08:27:00Z</dcterms:created>
  <dcterms:modified xsi:type="dcterms:W3CDTF">2015-09-23T10:12:00Z</dcterms:modified>
</cp:coreProperties>
</file>